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5B" w:rsidRDefault="00A35A5B" w:rsidP="00981D4F">
      <w:pPr>
        <w:spacing w:line="360" w:lineRule="auto"/>
        <w:ind w:left="576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Shiela Clow</w:t>
      </w:r>
    </w:p>
    <w:p w:rsidR="00981D4F" w:rsidRDefault="00A35A5B" w:rsidP="00981D4F">
      <w:pPr>
        <w:spacing w:line="360" w:lineRule="auto"/>
        <w:jc w:val="right"/>
        <w:rPr>
          <w:rFonts w:ascii="Times New Roman" w:hAnsi="Times New Roman"/>
        </w:rPr>
      </w:pPr>
      <w:r w:rsidRPr="0035673E">
        <w:rPr>
          <w:rFonts w:ascii="Times New Roman" w:hAnsi="Times New Roman"/>
        </w:rPr>
        <w:t>CI 513   7/21/11</w:t>
      </w:r>
    </w:p>
    <w:p w:rsidR="00A35A5B" w:rsidRPr="0035673E" w:rsidRDefault="00981D4F" w:rsidP="00981D4F">
      <w:pPr>
        <w:spacing w:line="360" w:lineRule="auto"/>
        <w:ind w:left="576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Visual Ranking</w:t>
      </w:r>
    </w:p>
    <w:p w:rsidR="00A1797F" w:rsidRPr="0035673E" w:rsidDel="009069AA" w:rsidRDefault="00303E22" w:rsidP="0035673E">
      <w:pPr>
        <w:spacing w:line="480" w:lineRule="auto"/>
        <w:rPr>
          <w:del w:id="0" w:author="Gayle Thieman" w:date="2011-07-21T21:18:00Z"/>
          <w:rFonts w:ascii="Times New Roman" w:hAnsi="Times New Roman"/>
        </w:rPr>
      </w:pPr>
      <w:r w:rsidRPr="0035673E">
        <w:rPr>
          <w:rFonts w:ascii="Times New Roman" w:hAnsi="Times New Roman"/>
        </w:rPr>
        <w:t>1. The Visual Ranking tool facilitates critical thinking by creating and comparing ordered lists</w:t>
      </w:r>
      <w:r w:rsidR="000869E6" w:rsidRPr="0035673E">
        <w:rPr>
          <w:rFonts w:ascii="Times New Roman" w:hAnsi="Times New Roman"/>
        </w:rPr>
        <w:t>.</w:t>
      </w:r>
      <w:r w:rsidR="00A1797F" w:rsidRPr="0035673E">
        <w:rPr>
          <w:rFonts w:ascii="Times New Roman" w:hAnsi="Times New Roman"/>
        </w:rPr>
        <w:t xml:space="preserve"> By prioritizing and comparing items with other groups it makes similarities and differences stand out. </w:t>
      </w:r>
      <w:r w:rsidR="000869E6" w:rsidRPr="0035673E">
        <w:rPr>
          <w:rFonts w:ascii="Times New Roman" w:hAnsi="Times New Roman"/>
        </w:rPr>
        <w:t xml:space="preserve">The ability to see our </w:t>
      </w:r>
      <w:r w:rsidR="007E3318" w:rsidRPr="0035673E">
        <w:rPr>
          <w:rFonts w:ascii="Times New Roman" w:hAnsi="Times New Roman"/>
        </w:rPr>
        <w:t xml:space="preserve">organized </w:t>
      </w:r>
      <w:r w:rsidR="000869E6" w:rsidRPr="0035673E">
        <w:rPr>
          <w:rFonts w:ascii="Times New Roman" w:hAnsi="Times New Roman"/>
        </w:rPr>
        <w:t>lists, to move items top to bottom in order of importance</w:t>
      </w:r>
      <w:r w:rsidR="00A1797F" w:rsidRPr="0035673E">
        <w:rPr>
          <w:rFonts w:ascii="Times New Roman" w:hAnsi="Times New Roman"/>
        </w:rPr>
        <w:t>,</w:t>
      </w:r>
      <w:r w:rsidR="000869E6" w:rsidRPr="0035673E">
        <w:rPr>
          <w:rFonts w:ascii="Times New Roman" w:hAnsi="Times New Roman"/>
        </w:rPr>
        <w:t xml:space="preserve"> gives </w:t>
      </w:r>
      <w:r w:rsidR="003252AB" w:rsidRPr="0035673E">
        <w:rPr>
          <w:rFonts w:ascii="Times New Roman" w:hAnsi="Times New Roman"/>
        </w:rPr>
        <w:t>the user t</w:t>
      </w:r>
      <w:r w:rsidR="0035673E" w:rsidRPr="0035673E">
        <w:rPr>
          <w:rFonts w:ascii="Times New Roman" w:hAnsi="Times New Roman"/>
        </w:rPr>
        <w:t xml:space="preserve">he chance to evaluate the items, make judgments </w:t>
      </w:r>
      <w:r w:rsidR="003252AB" w:rsidRPr="0035673E">
        <w:rPr>
          <w:rFonts w:ascii="Times New Roman" w:hAnsi="Times New Roman"/>
        </w:rPr>
        <w:t>and think abo</w:t>
      </w:r>
      <w:r w:rsidR="00A1797F" w:rsidRPr="0035673E">
        <w:rPr>
          <w:rFonts w:ascii="Times New Roman" w:hAnsi="Times New Roman"/>
        </w:rPr>
        <w:t>ut their importance and adjust them easily. It a</w:t>
      </w:r>
      <w:r w:rsidR="003252AB" w:rsidRPr="0035673E">
        <w:rPr>
          <w:rFonts w:ascii="Times New Roman" w:hAnsi="Times New Roman"/>
        </w:rPr>
        <w:t>llows students to show reasoning and then discuss the differences in conclusions with others</w:t>
      </w:r>
      <w:r w:rsidR="0035673E">
        <w:rPr>
          <w:rFonts w:ascii="Times New Roman" w:hAnsi="Times New Roman"/>
        </w:rPr>
        <w:t xml:space="preserve">. Comparing </w:t>
      </w:r>
      <w:r w:rsidR="003252AB" w:rsidRPr="0035673E">
        <w:rPr>
          <w:rFonts w:ascii="Times New Roman" w:hAnsi="Times New Roman"/>
        </w:rPr>
        <w:t>c</w:t>
      </w:r>
      <w:r w:rsidR="0035673E">
        <w:rPr>
          <w:rFonts w:ascii="Times New Roman" w:hAnsi="Times New Roman"/>
        </w:rPr>
        <w:t>orrelations with other groups ign</w:t>
      </w:r>
      <w:r w:rsidR="00981D4F">
        <w:rPr>
          <w:rFonts w:ascii="Times New Roman" w:hAnsi="Times New Roman"/>
        </w:rPr>
        <w:t xml:space="preserve">ites interest and group interaction. </w:t>
      </w:r>
      <w:ins w:id="1" w:author="Gayle Thieman" w:date="2011-07-21T21:17:00Z">
        <w:r w:rsidR="009069AA">
          <w:rPr>
            <w:rFonts w:ascii="Times New Roman" w:hAnsi="Times New Roman"/>
          </w:rPr>
          <w:t xml:space="preserve"> </w:t>
        </w:r>
      </w:ins>
    </w:p>
    <w:p w:rsidR="003252AB" w:rsidRPr="0035673E" w:rsidRDefault="003252AB" w:rsidP="0035673E">
      <w:pPr>
        <w:spacing w:line="480" w:lineRule="auto"/>
        <w:rPr>
          <w:rFonts w:ascii="Arial" w:hAnsi="Arial" w:cs="Arial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 </w:t>
      </w:r>
    </w:p>
    <w:p w:rsidR="00D76628" w:rsidRPr="0035673E" w:rsidRDefault="00946E9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2.</w:t>
      </w:r>
      <w:r w:rsidR="00D76628" w:rsidRPr="0035673E">
        <w:rPr>
          <w:rFonts w:ascii="Times New Roman" w:hAnsi="Times New Roman" w:cs="Times New Roman"/>
          <w:szCs w:val="26"/>
        </w:rPr>
        <w:t xml:space="preserve"> Key Steps –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Set up a project in the teacher workspace.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Introduce students to the activity and prompt them to brainstorm a list.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D76628" w:rsidRPr="0035673E">
        <w:rPr>
          <w:rFonts w:ascii="Times New Roman" w:hAnsi="Times New Roman" w:cs="Times New Roman"/>
          <w:szCs w:val="26"/>
        </w:rPr>
        <w:t>Guide students in collapsing the list to 8-10 items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Verdana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B465FE">
        <w:rPr>
          <w:rFonts w:ascii="Times New Roman" w:hAnsi="Times New Roman" w:cs="Times New Roman"/>
          <w:szCs w:val="26"/>
        </w:rPr>
        <w:t>Write</w:t>
      </w:r>
      <w:r w:rsidR="0069205B" w:rsidRPr="0035673E">
        <w:rPr>
          <w:rFonts w:ascii="Times New Roman" w:hAnsi="Times New Roman" w:cs="Times New Roman"/>
          <w:szCs w:val="26"/>
        </w:rPr>
        <w:t xml:space="preserve"> the list </w:t>
      </w:r>
      <w:r w:rsidR="00B465FE">
        <w:rPr>
          <w:rFonts w:ascii="Times New Roman" w:hAnsi="Times New Roman" w:cs="Verdana"/>
        </w:rPr>
        <w:t>in a document and create</w:t>
      </w:r>
      <w:r w:rsidR="0069205B" w:rsidRPr="0035673E">
        <w:rPr>
          <w:rFonts w:ascii="Times New Roman" w:hAnsi="Times New Roman" w:cs="Verdana"/>
        </w:rPr>
        <w:t xml:space="preserve"> the list in the </w:t>
      </w:r>
      <w:r w:rsidR="0069205B" w:rsidRPr="00B465FE">
        <w:rPr>
          <w:rFonts w:ascii="Times New Roman" w:hAnsi="Times New Roman" w:cs="Verdana"/>
          <w:iCs/>
        </w:rPr>
        <w:t>Visual Ranking</w:t>
      </w:r>
      <w:r w:rsidR="0069205B" w:rsidRPr="00B465FE">
        <w:rPr>
          <w:rFonts w:ascii="Times New Roman" w:hAnsi="Times New Roman" w:cs="Verdana"/>
        </w:rPr>
        <w:t xml:space="preserve"> </w:t>
      </w:r>
      <w:r w:rsidR="0069205B" w:rsidRPr="00B465FE">
        <w:rPr>
          <w:rFonts w:ascii="Times New Roman" w:hAnsi="Times New Roman" w:cs="Verdana"/>
          <w:iCs/>
        </w:rPr>
        <w:t>Tool</w:t>
      </w:r>
      <w:r w:rsidR="0069205B" w:rsidRPr="0035673E">
        <w:rPr>
          <w:rFonts w:ascii="Times New Roman" w:hAnsi="Times New Roman" w:cs="Verdana"/>
        </w:rPr>
        <w:t xml:space="preserve"> with a simple copy and paste into the Inventions project.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Create team </w:t>
      </w:r>
      <w:proofErr w:type="spellStart"/>
      <w:r w:rsidRPr="0035673E">
        <w:rPr>
          <w:rFonts w:ascii="Times New Roman" w:hAnsi="Times New Roman" w:cs="Times New Roman"/>
          <w:szCs w:val="26"/>
        </w:rPr>
        <w:t>ID’s</w:t>
      </w:r>
      <w:proofErr w:type="spellEnd"/>
      <w:r w:rsidRPr="0035673E">
        <w:rPr>
          <w:rFonts w:ascii="Times New Roman" w:hAnsi="Times New Roman" w:cs="Times New Roman"/>
          <w:szCs w:val="26"/>
        </w:rPr>
        <w:t xml:space="preserve"> and passwords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Facilitate discussion about the criteria for ranking</w:t>
      </w:r>
    </w:p>
    <w:p w:rsidR="008E52D2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Students get to look at each other’s thinking and compare lists</w:t>
      </w:r>
    </w:p>
    <w:p w:rsidR="00D76628" w:rsidRPr="0035673E" w:rsidRDefault="008E52D2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Assess results and provide feedback</w:t>
      </w:r>
      <w:r w:rsidR="00BE6A1B" w:rsidRPr="0035673E">
        <w:rPr>
          <w:rFonts w:ascii="Times New Roman" w:hAnsi="Times New Roman" w:cs="Times New Roman"/>
          <w:szCs w:val="26"/>
        </w:rPr>
        <w:t>, give class averages, show correlations</w:t>
      </w:r>
    </w:p>
    <w:p w:rsidR="00D76628" w:rsidRPr="0035673E" w:rsidRDefault="009069AA" w:rsidP="0035673E">
      <w:pPr>
        <w:spacing w:line="480" w:lineRule="auto"/>
        <w:rPr>
          <w:rFonts w:ascii="Times New Roman" w:hAnsi="Times New Roman" w:cs="Times New Roman"/>
          <w:szCs w:val="26"/>
        </w:rPr>
      </w:pPr>
      <w:ins w:id="2" w:author="Gayle Thieman" w:date="2011-07-21T21:18:00Z">
        <w:r>
          <w:rPr>
            <w:rFonts w:ascii="Times New Roman" w:hAnsi="Times New Roman" w:cs="Times New Roman"/>
            <w:szCs w:val="26"/>
          </w:rPr>
          <w:t>Succinct list of steps</w:t>
        </w:r>
      </w:ins>
    </w:p>
    <w:p w:rsidR="007E3318" w:rsidRPr="0035673E" w:rsidRDefault="00EF3BA7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3. The VR tool would be useful in</w:t>
      </w:r>
      <w:r w:rsidR="007E3318" w:rsidRPr="0035673E">
        <w:rPr>
          <w:rFonts w:ascii="Times New Roman" w:hAnsi="Times New Roman" w:cs="Times New Roman"/>
          <w:szCs w:val="26"/>
        </w:rPr>
        <w:t>: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H</w:t>
      </w:r>
      <w:r w:rsidR="00EF3BA7" w:rsidRPr="0035673E">
        <w:rPr>
          <w:rFonts w:ascii="Times New Roman" w:hAnsi="Times New Roman" w:cs="Times New Roman"/>
          <w:szCs w:val="26"/>
        </w:rPr>
        <w:t>elping students build a lexicon for a ch</w:t>
      </w:r>
      <w:r w:rsidR="003673A6" w:rsidRPr="0035673E">
        <w:rPr>
          <w:rFonts w:ascii="Times New Roman" w:hAnsi="Times New Roman" w:cs="Times New Roman"/>
          <w:szCs w:val="26"/>
        </w:rPr>
        <w:t>osen s</w:t>
      </w:r>
      <w:r w:rsidR="00A1797F" w:rsidRPr="0035673E">
        <w:rPr>
          <w:rFonts w:ascii="Times New Roman" w:hAnsi="Times New Roman" w:cs="Times New Roman"/>
          <w:szCs w:val="26"/>
        </w:rPr>
        <w:t xml:space="preserve">ubject, activity or occupation.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EF3BA7" w:rsidRPr="0035673E">
        <w:rPr>
          <w:rFonts w:ascii="Times New Roman" w:hAnsi="Times New Roman" w:cs="Times New Roman"/>
          <w:szCs w:val="26"/>
        </w:rPr>
        <w:t>As a secondary Language Arts teacher I could see the benefits of using the VR tool to engage students</w:t>
      </w:r>
      <w:r w:rsidR="00A1797F" w:rsidRPr="0035673E">
        <w:rPr>
          <w:rFonts w:ascii="Times New Roman" w:hAnsi="Times New Roman" w:cs="Times New Roman"/>
          <w:szCs w:val="26"/>
        </w:rPr>
        <w:t xml:space="preserve"> in class by giving them some “power” over the syllabus. Letting them decide as a class, the majority,</w:t>
      </w:r>
      <w:r w:rsidR="00EF3BA7" w:rsidRPr="0035673E">
        <w:rPr>
          <w:rFonts w:ascii="Times New Roman" w:hAnsi="Times New Roman" w:cs="Times New Roman"/>
          <w:szCs w:val="26"/>
        </w:rPr>
        <w:t xml:space="preserve"> what books to read or assignments that they would most like to do.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3673A6" w:rsidRPr="0035673E">
        <w:rPr>
          <w:rFonts w:ascii="Times New Roman" w:hAnsi="Times New Roman" w:cs="Times New Roman"/>
          <w:szCs w:val="26"/>
        </w:rPr>
        <w:t xml:space="preserve">To evaluate a text, list important qualities and analyze characters, plot. </w:t>
      </w:r>
    </w:p>
    <w:p w:rsidR="007E3318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 xml:space="preserve">- </w:t>
      </w:r>
      <w:r w:rsidR="00A1797F" w:rsidRPr="0035673E">
        <w:rPr>
          <w:rFonts w:ascii="Times New Roman" w:hAnsi="Times New Roman" w:cs="Times New Roman"/>
          <w:szCs w:val="26"/>
        </w:rPr>
        <w:t>Students could write and create</w:t>
      </w:r>
      <w:r w:rsidR="003673A6" w:rsidRPr="0035673E">
        <w:rPr>
          <w:rFonts w:ascii="Times New Roman" w:hAnsi="Times New Roman" w:cs="Times New Roman"/>
          <w:szCs w:val="26"/>
        </w:rPr>
        <w:t xml:space="preserve"> different outcomes </w:t>
      </w:r>
      <w:r w:rsidRPr="0035673E">
        <w:rPr>
          <w:rFonts w:ascii="Times New Roman" w:hAnsi="Times New Roman" w:cs="Times New Roman"/>
          <w:szCs w:val="26"/>
        </w:rPr>
        <w:t xml:space="preserve">for stories or characters.   </w:t>
      </w:r>
    </w:p>
    <w:p w:rsidR="00EF3BA7" w:rsidRPr="0035673E" w:rsidRDefault="007E3318" w:rsidP="0035673E">
      <w:pPr>
        <w:spacing w:line="480" w:lineRule="auto"/>
        <w:rPr>
          <w:rFonts w:ascii="Times New Roman" w:hAnsi="Times New Roman" w:cs="Times New Roman"/>
          <w:szCs w:val="26"/>
        </w:rPr>
      </w:pPr>
      <w:r w:rsidRPr="0035673E">
        <w:rPr>
          <w:rFonts w:ascii="Times New Roman" w:hAnsi="Times New Roman" w:cs="Times New Roman"/>
          <w:szCs w:val="26"/>
        </w:rPr>
        <w:t>- I</w:t>
      </w:r>
      <w:r w:rsidR="000B63FD" w:rsidRPr="0035673E">
        <w:rPr>
          <w:rFonts w:ascii="Times New Roman" w:hAnsi="Times New Roman" w:cs="Times New Roman"/>
          <w:szCs w:val="26"/>
        </w:rPr>
        <w:t>nterpret</w:t>
      </w:r>
      <w:r w:rsidRPr="0035673E">
        <w:rPr>
          <w:rFonts w:ascii="Times New Roman" w:hAnsi="Times New Roman" w:cs="Times New Roman"/>
          <w:szCs w:val="26"/>
        </w:rPr>
        <w:t>ing</w:t>
      </w:r>
      <w:r w:rsidR="000B63FD" w:rsidRPr="0035673E">
        <w:rPr>
          <w:rFonts w:ascii="Times New Roman" w:hAnsi="Times New Roman" w:cs="Times New Roman"/>
          <w:szCs w:val="26"/>
        </w:rPr>
        <w:t xml:space="preserve"> ideas and events and gain perspective through other student</w:t>
      </w:r>
      <w:r w:rsidRPr="0035673E">
        <w:rPr>
          <w:rFonts w:ascii="Times New Roman" w:hAnsi="Times New Roman" w:cs="Times New Roman"/>
          <w:szCs w:val="26"/>
        </w:rPr>
        <w:t>’</w:t>
      </w:r>
      <w:r w:rsidR="000B63FD" w:rsidRPr="0035673E">
        <w:rPr>
          <w:rFonts w:ascii="Times New Roman" w:hAnsi="Times New Roman" w:cs="Times New Roman"/>
          <w:szCs w:val="26"/>
        </w:rPr>
        <w:t>s points of view</w:t>
      </w:r>
      <w:r w:rsidRPr="0035673E">
        <w:rPr>
          <w:rFonts w:ascii="Times New Roman" w:hAnsi="Times New Roman" w:cs="Times New Roman"/>
          <w:szCs w:val="26"/>
        </w:rPr>
        <w:t>.</w:t>
      </w:r>
    </w:p>
    <w:p w:rsidR="00981D4F" w:rsidRDefault="00B465FE" w:rsidP="0035673E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</w:t>
      </w:r>
      <w:r w:rsidR="003673A6" w:rsidRPr="0035673E">
        <w:rPr>
          <w:rFonts w:ascii="Times New Roman" w:hAnsi="Times New Roman" w:cs="Times New Roman"/>
          <w:szCs w:val="26"/>
        </w:rPr>
        <w:t>To focus attention on specific questions</w:t>
      </w:r>
      <w:r w:rsidR="000B63FD" w:rsidRPr="0035673E">
        <w:rPr>
          <w:rFonts w:ascii="Times New Roman" w:hAnsi="Times New Roman" w:cs="Times New Roman"/>
          <w:szCs w:val="26"/>
        </w:rPr>
        <w:t xml:space="preserve"> that help</w:t>
      </w:r>
      <w:r>
        <w:rPr>
          <w:rFonts w:ascii="Times New Roman" w:hAnsi="Times New Roman" w:cs="Times New Roman"/>
          <w:szCs w:val="26"/>
        </w:rPr>
        <w:t xml:space="preserve"> in understanding broader abstract </w:t>
      </w:r>
      <w:r w:rsidR="007E3318" w:rsidRPr="0035673E">
        <w:rPr>
          <w:rFonts w:ascii="Times New Roman" w:hAnsi="Times New Roman" w:cs="Times New Roman"/>
          <w:szCs w:val="26"/>
        </w:rPr>
        <w:t>ideas.</w:t>
      </w:r>
      <w:r w:rsidR="000B63FD" w:rsidRPr="0035673E">
        <w:rPr>
          <w:rFonts w:ascii="Times New Roman" w:hAnsi="Times New Roman" w:cs="Times New Roman"/>
          <w:szCs w:val="26"/>
        </w:rPr>
        <w:t xml:space="preserve"> </w:t>
      </w:r>
    </w:p>
    <w:p w:rsidR="00EF3BA7" w:rsidRDefault="00B465FE" w:rsidP="0035673E">
      <w:pPr>
        <w:widowControl w:val="0"/>
        <w:autoSpaceDE w:val="0"/>
        <w:autoSpaceDN w:val="0"/>
        <w:adjustRightInd w:val="0"/>
        <w:spacing w:line="480" w:lineRule="auto"/>
        <w:rPr>
          <w:ins w:id="3" w:author="Gayle Thieman" w:date="2011-07-21T21:19:00Z"/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</w:t>
      </w:r>
      <w:r w:rsidR="007E3318" w:rsidRPr="0035673E">
        <w:rPr>
          <w:rFonts w:ascii="Times New Roman" w:hAnsi="Times New Roman" w:cs="Times New Roman"/>
          <w:szCs w:val="26"/>
        </w:rPr>
        <w:t>Keeping students</w:t>
      </w:r>
      <w:r w:rsidR="000B63FD" w:rsidRPr="0035673E">
        <w:rPr>
          <w:rFonts w:ascii="Times New Roman" w:hAnsi="Times New Roman" w:cs="Times New Roman"/>
          <w:szCs w:val="26"/>
        </w:rPr>
        <w:t xml:space="preserve"> engaged by sharing ideas</w:t>
      </w:r>
      <w:r>
        <w:rPr>
          <w:rFonts w:ascii="Times New Roman" w:hAnsi="Times New Roman" w:cs="Times New Roman"/>
          <w:szCs w:val="26"/>
        </w:rPr>
        <w:t>,</w:t>
      </w:r>
      <w:r w:rsidR="007E3318" w:rsidRPr="0035673E">
        <w:rPr>
          <w:rFonts w:ascii="Times New Roman" w:hAnsi="Times New Roman" w:cs="Times New Roman"/>
          <w:szCs w:val="26"/>
        </w:rPr>
        <w:t xml:space="preserve"> debating differences</w:t>
      </w:r>
      <w:r>
        <w:rPr>
          <w:rFonts w:ascii="Times New Roman" w:hAnsi="Times New Roman" w:cs="Times New Roman"/>
          <w:szCs w:val="26"/>
        </w:rPr>
        <w:t>, ultimately learning to work together.</w:t>
      </w:r>
      <w:ins w:id="4" w:author="Gayle Thieman" w:date="2011-07-21T21:19:00Z">
        <w:r w:rsidR="009069AA">
          <w:rPr>
            <w:rFonts w:ascii="Times New Roman" w:hAnsi="Times New Roman" w:cs="Times New Roman"/>
            <w:szCs w:val="26"/>
          </w:rPr>
          <w:t xml:space="preserve">  Also justifying their reasoning is an important critical thinking skill.  </w:t>
        </w:r>
      </w:ins>
    </w:p>
    <w:p w:rsidR="009069AA" w:rsidRPr="0035673E" w:rsidRDefault="009069AA" w:rsidP="0035673E">
      <w:pPr>
        <w:widowControl w:val="0"/>
        <w:numPr>
          <w:ins w:id="5" w:author="Gayle Thieman" w:date="2011-07-21T21:20:00Z"/>
        </w:numPr>
        <w:autoSpaceDE w:val="0"/>
        <w:autoSpaceDN w:val="0"/>
        <w:adjustRightInd w:val="0"/>
        <w:spacing w:line="480" w:lineRule="auto"/>
        <w:rPr>
          <w:rFonts w:ascii="Arial" w:hAnsi="Arial" w:cs="Arial"/>
          <w:szCs w:val="26"/>
        </w:rPr>
      </w:pPr>
      <w:ins w:id="6" w:author="Gayle Thieman" w:date="2011-07-21T21:20:00Z">
        <w:r>
          <w:rPr>
            <w:rFonts w:ascii="Times New Roman" w:hAnsi="Times New Roman" w:cs="Times New Roman"/>
            <w:szCs w:val="26"/>
          </w:rPr>
          <w:t>+5</w:t>
        </w:r>
      </w:ins>
    </w:p>
    <w:p w:rsidR="00303E22" w:rsidRPr="0035673E" w:rsidRDefault="00303E22" w:rsidP="0035673E">
      <w:pPr>
        <w:spacing w:line="480" w:lineRule="auto"/>
        <w:rPr>
          <w:rFonts w:ascii="Times New Roman" w:hAnsi="Times New Roman" w:cs="Times New Roman"/>
          <w:szCs w:val="26"/>
        </w:rPr>
      </w:pPr>
    </w:p>
    <w:sectPr w:rsidR="00303E22" w:rsidRPr="0035673E" w:rsidSect="00303E2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5A5B"/>
    <w:rsid w:val="000869E6"/>
    <w:rsid w:val="000B63FD"/>
    <w:rsid w:val="00303E22"/>
    <w:rsid w:val="003252AB"/>
    <w:rsid w:val="0035673E"/>
    <w:rsid w:val="003673A6"/>
    <w:rsid w:val="0069205B"/>
    <w:rsid w:val="007E3318"/>
    <w:rsid w:val="008E52D2"/>
    <w:rsid w:val="009069AA"/>
    <w:rsid w:val="00946E98"/>
    <w:rsid w:val="00981D4F"/>
    <w:rsid w:val="00A1797F"/>
    <w:rsid w:val="00A35A5B"/>
    <w:rsid w:val="00B465FE"/>
    <w:rsid w:val="00BE6A1B"/>
    <w:rsid w:val="00D76628"/>
    <w:rsid w:val="00EB6888"/>
    <w:rsid w:val="00EF3B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9A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9A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1779</Characters>
  <Application>Microsoft Macintosh Word</Application>
  <DocSecurity>0</DocSecurity>
  <Lines>14</Lines>
  <Paragraphs>3</Paragraphs>
  <ScaleCrop>false</ScaleCrop>
  <Company>PSU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Gayle Thieman</cp:lastModifiedBy>
  <cp:revision>2</cp:revision>
  <dcterms:created xsi:type="dcterms:W3CDTF">2011-07-22T04:21:00Z</dcterms:created>
  <dcterms:modified xsi:type="dcterms:W3CDTF">2011-07-22T04:21:00Z</dcterms:modified>
</cp:coreProperties>
</file>